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90476" w14:textId="6C7D028D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E3E95" w14:paraId="3E190479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0477" w14:textId="77777777" w:rsidR="003E3E95" w:rsidRDefault="003E3E95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0478" w14:textId="77777777" w:rsidR="003E3E95" w:rsidRPr="003E3E95" w:rsidRDefault="003B305C" w:rsidP="003E3E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B305C">
              <w:rPr>
                <w:b/>
                <w:sz w:val="26"/>
                <w:szCs w:val="26"/>
                <w:lang w:val="en-US"/>
              </w:rPr>
              <w:t>203B_004</w:t>
            </w:r>
          </w:p>
        </w:tc>
      </w:tr>
      <w:tr w:rsidR="003E3E95" w14:paraId="3E19047C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047A" w14:textId="77777777" w:rsidR="003E3E95" w:rsidRDefault="003E3E95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047B" w14:textId="77777777" w:rsidR="003E3E95" w:rsidRPr="003B305C" w:rsidRDefault="003B305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3B305C">
              <w:rPr>
                <w:b/>
                <w:sz w:val="24"/>
                <w:szCs w:val="24"/>
                <w:lang w:val="en-US"/>
              </w:rPr>
              <w:t>2004492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992B14" w14:paraId="53B42C52" w14:textId="77777777" w:rsidTr="0053733C">
        <w:trPr>
          <w:jc w:val="right"/>
        </w:trPr>
        <w:tc>
          <w:tcPr>
            <w:tcW w:w="5500" w:type="dxa"/>
            <w:hideMark/>
          </w:tcPr>
          <w:p w14:paraId="5DC7C3EC" w14:textId="77777777" w:rsidR="00992B14" w:rsidRDefault="00992B1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992B14" w:rsidRPr="006A2A48" w14:paraId="3ED5BBE3" w14:textId="77777777" w:rsidTr="0053733C">
        <w:trPr>
          <w:jc w:val="right"/>
        </w:trPr>
        <w:tc>
          <w:tcPr>
            <w:tcW w:w="5500" w:type="dxa"/>
            <w:hideMark/>
          </w:tcPr>
          <w:p w14:paraId="42151BBB" w14:textId="77777777" w:rsidR="00992B14" w:rsidRPr="006A2A48" w:rsidRDefault="00992B14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992B14" w:rsidRPr="006A2A48" w14:paraId="137F5734" w14:textId="77777777" w:rsidTr="0053733C">
        <w:trPr>
          <w:jc w:val="right"/>
        </w:trPr>
        <w:tc>
          <w:tcPr>
            <w:tcW w:w="5500" w:type="dxa"/>
            <w:hideMark/>
          </w:tcPr>
          <w:p w14:paraId="2895BCF9" w14:textId="77777777" w:rsidR="00992B14" w:rsidRPr="006A2A48" w:rsidRDefault="00992B14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992B14" w:rsidRPr="006A2A48" w14:paraId="39CCE1EC" w14:textId="77777777" w:rsidTr="0053733C">
        <w:trPr>
          <w:jc w:val="right"/>
        </w:trPr>
        <w:tc>
          <w:tcPr>
            <w:tcW w:w="5500" w:type="dxa"/>
            <w:hideMark/>
          </w:tcPr>
          <w:p w14:paraId="174128F4" w14:textId="77777777" w:rsidR="00992B14" w:rsidRPr="006A2A48" w:rsidRDefault="00992B14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992B14" w14:paraId="24BF549D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0403E6F1" w14:textId="77777777" w:rsidR="00992B14" w:rsidRDefault="00992B1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992B14" w:rsidRPr="006A2A48" w14:paraId="223BD592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5B1DD331" w14:textId="77777777" w:rsidR="00992B14" w:rsidRPr="006A2A48" w:rsidRDefault="00992B14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3E190482" w14:textId="77777777" w:rsidR="0026453A" w:rsidRPr="00697DC5" w:rsidRDefault="0026453A" w:rsidP="0026453A"/>
    <w:p w14:paraId="3E190483" w14:textId="77777777" w:rsidR="0026453A" w:rsidRPr="00697DC5" w:rsidRDefault="0026453A" w:rsidP="0026453A"/>
    <w:p w14:paraId="3E190484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3E190485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872A2">
        <w:rPr>
          <w:b/>
          <w:sz w:val="26"/>
          <w:szCs w:val="26"/>
        </w:rPr>
        <w:t>(</w:t>
      </w:r>
      <w:r w:rsidR="005044FD" w:rsidRPr="00D81FAD">
        <w:rPr>
          <w:b/>
          <w:sz w:val="26"/>
          <w:szCs w:val="26"/>
        </w:rPr>
        <w:t>Болт М8х40</w:t>
      </w:r>
      <w:r w:rsidR="000872A2">
        <w:rPr>
          <w:b/>
          <w:sz w:val="26"/>
          <w:szCs w:val="26"/>
        </w:rPr>
        <w:t>)</w:t>
      </w:r>
      <w:r w:rsidR="00D81FAD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E190486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E190487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E190488" w14:textId="77777777" w:rsidR="000872A2" w:rsidRDefault="000872A2" w:rsidP="000872A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3E190489" w14:textId="77777777" w:rsidR="000872A2" w:rsidRDefault="000872A2" w:rsidP="000872A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E19048A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  <w:bookmarkStart w:id="1" w:name="_GoBack"/>
      <w:bookmarkEnd w:id="1"/>
    </w:p>
    <w:p w14:paraId="3E19048B" w14:textId="77777777" w:rsidR="000872A2" w:rsidRDefault="000872A2" w:rsidP="000872A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E19048C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E19048D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E19048E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E19048F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E190490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E190491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E190492" w14:textId="3026FD53" w:rsidR="000872A2" w:rsidRDefault="000872A2" w:rsidP="000872A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992B1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E190493" w14:textId="77777777" w:rsidR="000872A2" w:rsidRDefault="000872A2" w:rsidP="000872A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E190494" w14:textId="77777777" w:rsidR="000872A2" w:rsidRDefault="000872A2" w:rsidP="000872A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3E190495" w14:textId="77777777" w:rsidR="000872A2" w:rsidRDefault="000872A2" w:rsidP="000872A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E190496" w14:textId="77777777" w:rsidR="000872A2" w:rsidRDefault="000872A2" w:rsidP="000872A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E190497" w14:textId="77777777" w:rsidR="000872A2" w:rsidRDefault="000872A2" w:rsidP="000872A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E190498" w14:textId="77777777" w:rsidR="000872A2" w:rsidRDefault="000872A2" w:rsidP="000872A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3E190499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E19049A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E19049B" w14:textId="77777777" w:rsidR="000872A2" w:rsidRDefault="000872A2" w:rsidP="000872A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E19049C" w14:textId="77777777" w:rsidR="000872A2" w:rsidRDefault="000872A2" w:rsidP="000872A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E19049D" w14:textId="77777777" w:rsidR="000872A2" w:rsidRDefault="000872A2" w:rsidP="000872A2">
      <w:pPr>
        <w:spacing w:line="276" w:lineRule="auto"/>
        <w:rPr>
          <w:sz w:val="24"/>
          <w:szCs w:val="24"/>
        </w:rPr>
      </w:pPr>
    </w:p>
    <w:p w14:paraId="3E19049E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E19049F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E1904A0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E1904A1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E1904A2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E1904A3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E1904A4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E1904A5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E1904A6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E1904A7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E1904A8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E1904A9" w14:textId="77777777" w:rsidR="000872A2" w:rsidRDefault="000872A2" w:rsidP="000872A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E1904AA" w14:textId="77777777" w:rsidR="000872A2" w:rsidRDefault="000872A2" w:rsidP="000872A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E1904AB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E1904AC" w14:textId="0C969E3E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992B14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E1904AD" w14:textId="77777777" w:rsidR="000872A2" w:rsidRDefault="000872A2" w:rsidP="000872A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E1904AE" w14:textId="77777777" w:rsidR="000872A2" w:rsidRDefault="000872A2" w:rsidP="000872A2">
      <w:pPr>
        <w:rPr>
          <w:sz w:val="26"/>
          <w:szCs w:val="26"/>
        </w:rPr>
      </w:pPr>
    </w:p>
    <w:p w14:paraId="3E1904AF" w14:textId="77777777" w:rsidR="000872A2" w:rsidRDefault="000872A2" w:rsidP="000872A2">
      <w:pPr>
        <w:rPr>
          <w:sz w:val="26"/>
          <w:szCs w:val="26"/>
        </w:rPr>
      </w:pPr>
    </w:p>
    <w:p w14:paraId="55C8FFA5" w14:textId="77777777" w:rsidR="00992B14" w:rsidRPr="00CB6078" w:rsidRDefault="00992B14" w:rsidP="00992B14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3E1904B2" w14:textId="77777777" w:rsidR="008F73A3" w:rsidRPr="00697DC5" w:rsidRDefault="008F73A3" w:rsidP="000872A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BA0A3" w14:textId="77777777" w:rsidR="00913130" w:rsidRDefault="00913130">
      <w:r>
        <w:separator/>
      </w:r>
    </w:p>
  </w:endnote>
  <w:endnote w:type="continuationSeparator" w:id="0">
    <w:p w14:paraId="60674C55" w14:textId="77777777" w:rsidR="00913130" w:rsidRDefault="00913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B95DB" w14:textId="77777777" w:rsidR="00913130" w:rsidRDefault="00913130">
      <w:r>
        <w:separator/>
      </w:r>
    </w:p>
  </w:footnote>
  <w:footnote w:type="continuationSeparator" w:id="0">
    <w:p w14:paraId="4BF990DA" w14:textId="77777777" w:rsidR="00913130" w:rsidRDefault="00913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904B7" w14:textId="77777777"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E1904B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052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72A2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46D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0CB5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05C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3E95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7A81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FD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1CA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A90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130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1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CA3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A7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E77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1FAD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5FB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81E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90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4F03-CD0D-4275-B329-234CD3933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8EEC2-5DDB-4869-8A37-F92A28EA8D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AEDC979-82B5-463C-9A96-22C8C897C7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BF39E4-7F56-4CD7-83EB-1E4F39BC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2016-09-28T08:23:00Z</dcterms:created>
  <dcterms:modified xsi:type="dcterms:W3CDTF">2016-09-28T10:16:00Z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